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F3BC1" w14:textId="4F697E53" w:rsidR="00A95460" w:rsidRPr="00A95460" w:rsidRDefault="00A95460">
      <w:pPr>
        <w:rPr>
          <w:noProof/>
          <w:lang w:val="en-US"/>
        </w:rPr>
      </w:pPr>
      <w:r w:rsidRPr="00A95460">
        <w:rPr>
          <w:noProof/>
          <w:lang w:val="en-US"/>
        </w:rPr>
        <w:t xml:space="preserve">Lorem ipsum dolor sit amet, consectetuer adipiscing elit. </w:t>
      </w:r>
      <w:ins w:id="0" w:author="Gábor Kelemen2010" w:date="2025-02-19T01:29:00Z">
        <w:r w:rsidR="00957281">
          <w:rPr>
            <w:noProof/>
            <w:lang w:val="en-US"/>
          </w:rPr>
          <w:t xml:space="preserve">world! </w:t>
        </w:r>
      </w:ins>
      <w:bookmarkStart w:id="1" w:name="_GoBack"/>
      <w:bookmarkEnd w:id="1"/>
      <w:r w:rsidRPr="00A95460">
        <w:rPr>
          <w:noProof/>
          <w:lang w:val="en-US"/>
        </w:rPr>
        <w:t>Maecenas porttitor congue massa. Fusce posuere, magna sed pulvinar ultricies, purus lectus malesuada libero, sit amet commodo magna eros quis urna.Nunc viverra imperdiet enim. Fusce est. Vivamus a tellus.</w:t>
      </w:r>
      <w:r>
        <w:rPr>
          <w:noProof/>
          <w:lang w:val="en-US"/>
        </w:rPr>
        <w:t xml:space="preserve"> </w:t>
      </w:r>
    </w:p>
    <w:p w14:paraId="5EE62D30" w14:textId="5DEAF1BB" w:rsidR="00A95460" w:rsidRPr="00A44238" w:rsidRDefault="00A95460" w:rsidP="00A95460">
      <w:pPr>
        <w:framePr w:hSpace="397" w:vSpace="142" w:wrap="around" w:vAnchor="text" w:hAnchor="page" w:xAlign="outside" w:y="1"/>
        <w:tabs>
          <w:tab w:val="left" w:pos="851"/>
        </w:tabs>
        <w:overflowPunct w:val="0"/>
        <w:autoSpaceDE w:val="0"/>
        <w:autoSpaceDN w:val="0"/>
        <w:adjustRightInd w:val="0"/>
        <w:spacing w:after="40" w:line="193" w:lineRule="exact"/>
        <w:jc w:val="left"/>
        <w:textAlignment w:val="baseline"/>
        <w:rPr>
          <w:rFonts w:cs="Arial"/>
          <w:noProof/>
          <w:color w:val="000000" w:themeColor="text1"/>
          <w:sz w:val="14"/>
          <w:szCs w:val="24"/>
          <w:lang w:val="en-US"/>
        </w:rPr>
      </w:pPr>
      <w:r w:rsidRPr="00A44238">
        <w:rPr>
          <w:rFonts w:cs="Arial"/>
          <w:noProof/>
          <w:color w:val="000000" w:themeColor="text1"/>
          <w:sz w:val="14"/>
          <w:szCs w:val="24"/>
          <w:lang w:val="en-US"/>
        </w:rPr>
        <w:t>01</w:t>
      </w:r>
      <w:r w:rsidRPr="00A44238">
        <w:rPr>
          <w:rFonts w:cs="Arial"/>
          <w:noProof/>
          <w:color w:val="000000" w:themeColor="text1"/>
          <w:sz w:val="14"/>
          <w:szCs w:val="24"/>
          <w:lang w:val="en-US"/>
        </w:rPr>
        <w:t>2</w:t>
      </w:r>
      <w:r w:rsidRPr="00A44238">
        <w:rPr>
          <w:rFonts w:cs="Arial"/>
          <w:noProof/>
          <w:color w:val="000000" w:themeColor="text1"/>
          <w:sz w:val="14"/>
          <w:szCs w:val="24"/>
          <w:lang w:val="en-US"/>
        </w:rPr>
        <w:t>3</w:t>
      </w:r>
    </w:p>
    <w:p w14:paraId="64FFC905" w14:textId="139ABEE5" w:rsidR="00C61BE0" w:rsidRPr="00A95460" w:rsidRDefault="00A95460">
      <w:pPr>
        <w:rPr>
          <w:lang w:val="en-US"/>
        </w:rPr>
      </w:pPr>
      <w:r w:rsidRPr="00A95460">
        <w:rPr>
          <w:noProof/>
          <w:lang w:val="en-US"/>
        </w:rPr>
        <w:t xml:space="preserve">Pellentesque habitant morbi tristique </w:t>
      </w:r>
      <w:ins w:id="2" w:author="Gábor Kelemen2010" w:date="2025-02-19T01:27:00Z">
        <w:r>
          <w:rPr>
            <w:noProof/>
            <w:lang w:val="en-US"/>
          </w:rPr>
          <w:t xml:space="preserve">hello </w:t>
        </w:r>
      </w:ins>
      <w:r w:rsidRPr="00A95460">
        <w:rPr>
          <w:noProof/>
          <w:lang w:val="en-US"/>
        </w:rPr>
        <w:t>senectus et netus et malesuada fames ac turpis egestas. Proin pharetra nonummy pede. Mauris et orci.Aenean nec lorem. In porttitor. Donec laoreet nonummy augue.Suspendisse dui purus, scelerisque at, vulputate vitae, pretium mattis, nunc. Mauris eget neque at sem venenatis eleifend. Ut nonummy.</w:t>
      </w:r>
    </w:p>
    <w:p w14:paraId="07EB0F2E" w14:textId="77777777" w:rsidR="00A95460" w:rsidRPr="00A95460" w:rsidRDefault="00A95460">
      <w:pPr>
        <w:rPr>
          <w:lang w:val="en-US"/>
        </w:rPr>
      </w:pPr>
    </w:p>
    <w:sectPr w:rsidR="00A95460" w:rsidRPr="00A954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ábor Kelemen2010">
    <w15:presenceInfo w15:providerId="None" w15:userId="Gábor Kelemen2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4D"/>
    <w:rsid w:val="00141739"/>
    <w:rsid w:val="001A5B4D"/>
    <w:rsid w:val="003D225E"/>
    <w:rsid w:val="004857C8"/>
    <w:rsid w:val="00507221"/>
    <w:rsid w:val="00822610"/>
    <w:rsid w:val="00930D2E"/>
    <w:rsid w:val="00957281"/>
    <w:rsid w:val="009E3045"/>
    <w:rsid w:val="00A44238"/>
    <w:rsid w:val="00A95460"/>
    <w:rsid w:val="00C61BE0"/>
    <w:rsid w:val="00E4226E"/>
    <w:rsid w:val="00FD51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063B5"/>
  <w15:chartTrackingRefBased/>
  <w15:docId w15:val="{FDA4D0A3-6285-4972-8E6B-836B8B6B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B4D"/>
    <w:pPr>
      <w:spacing w:after="0" w:line="320" w:lineRule="exact"/>
      <w:jc w:val="both"/>
    </w:pPr>
    <w:rPr>
      <w:rFonts w:ascii="Arial" w:eastAsia="Times New Roman" w:hAnsi="Arial" w:cs="Times New Roman"/>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A5B4D"/>
    <w:pPr>
      <w:spacing w:after="0" w:line="240" w:lineRule="auto"/>
    </w:pPr>
    <w:rPr>
      <w:rFonts w:ascii="Arial" w:eastAsia="Times New Roman" w:hAnsi="Arial" w:cs="Times New Roman"/>
      <w:sz w:val="18"/>
      <w:szCs w:val="20"/>
      <w:lang w:val="de-DE" w:eastAsia="de-DE"/>
    </w:rPr>
  </w:style>
  <w:style w:type="paragraph" w:styleId="BalloonText">
    <w:name w:val="Balloon Text"/>
    <w:basedOn w:val="Normal"/>
    <w:link w:val="BalloonTextChar"/>
    <w:uiPriority w:val="99"/>
    <w:semiHidden/>
    <w:unhideWhenUsed/>
    <w:rsid w:val="001A5B4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A5B4D"/>
    <w:rPr>
      <w:rFonts w:ascii="Segoe UI" w:eastAsia="Times New Roman" w:hAnsi="Segoe UI" w:cs="Segoe UI"/>
      <w:sz w:val="18"/>
      <w:szCs w:val="18"/>
      <w:lang w:val="de-DE" w:eastAsia="de-DE"/>
    </w:rPr>
  </w:style>
  <w:style w:type="paragraph" w:styleId="CommentText">
    <w:name w:val="annotation text"/>
    <w:basedOn w:val="Normal"/>
    <w:link w:val="CommentTextChar"/>
    <w:semiHidden/>
    <w:rsid w:val="00507221"/>
    <w:rPr>
      <w:sz w:val="20"/>
    </w:rPr>
  </w:style>
  <w:style w:type="character" w:customStyle="1" w:styleId="CommentTextChar">
    <w:name w:val="Comment Text Char"/>
    <w:basedOn w:val="DefaultParagraphFont"/>
    <w:link w:val="CommentText"/>
    <w:semiHidden/>
    <w:rsid w:val="00507221"/>
    <w:rPr>
      <w:rFonts w:ascii="Arial" w:eastAsia="Times New Roman" w:hAnsi="Arial" w:cs="Times New Roman"/>
      <w:sz w:val="20"/>
      <w:szCs w:val="20"/>
      <w:lang w:val="de-DE" w:eastAsia="de-DE"/>
    </w:rPr>
  </w:style>
  <w:style w:type="character" w:styleId="CommentReference">
    <w:name w:val="annotation reference"/>
    <w:rsid w:val="00507221"/>
    <w:rPr>
      <w:sz w:val="16"/>
    </w:rPr>
  </w:style>
  <w:style w:type="paragraph" w:customStyle="1" w:styleId="haRandziffer">
    <w:name w:val="ha_Randziffer"/>
    <w:basedOn w:val="Normal"/>
    <w:link w:val="haRandzifferChar"/>
    <w:rsid w:val="00507221"/>
    <w:pPr>
      <w:framePr w:hSpace="397" w:vSpace="142" w:wrap="around" w:vAnchor="text" w:hAnchor="page" w:xAlign="outside" w:y="1"/>
      <w:tabs>
        <w:tab w:val="left" w:pos="851"/>
      </w:tabs>
      <w:overflowPunct w:val="0"/>
      <w:autoSpaceDE w:val="0"/>
      <w:autoSpaceDN w:val="0"/>
      <w:adjustRightInd w:val="0"/>
      <w:spacing w:after="40" w:line="193" w:lineRule="exact"/>
      <w:jc w:val="left"/>
      <w:textAlignment w:val="baseline"/>
    </w:pPr>
    <w:rPr>
      <w:rFonts w:cs="Arial"/>
      <w:noProof/>
      <w:sz w:val="14"/>
      <w:szCs w:val="24"/>
    </w:rPr>
  </w:style>
  <w:style w:type="character" w:customStyle="1" w:styleId="haRandzifferChar">
    <w:name w:val="ha_Randziffer Char"/>
    <w:basedOn w:val="DefaultParagraphFont"/>
    <w:link w:val="haRandziffer"/>
    <w:rsid w:val="00507221"/>
    <w:rPr>
      <w:rFonts w:ascii="Arial" w:eastAsia="Times New Roman" w:hAnsi="Arial" w:cs="Arial"/>
      <w:noProof/>
      <w:sz w:val="1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77</Words>
  <Characters>539</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Gábor Kelemen2010</dc:creator>
  <cp:keywords/>
  <dc:description/>
  <cp:lastModifiedBy>Gábor Kelemen2010</cp:lastModifiedBy>
  <cp:revision>11</cp:revision>
  <dcterms:created xsi:type="dcterms:W3CDTF">2025-02-19T00:12:00Z</dcterms:created>
  <dcterms:modified xsi:type="dcterms:W3CDTF">2025-02-19T00:29:00Z</dcterms:modified>
</cp:coreProperties>
</file>